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142CB3" w:rsidDel="00F52A4F">
              <w:rPr>
                <w:b/>
                <w:sz w:val="32"/>
                <w:szCs w:val="32"/>
              </w:rPr>
              <w:delText>6</w:delText>
            </w:r>
          </w:del>
          <w:ins w:id="1" w:author="Autor">
            <w:r w:rsidR="00F52A4F">
              <w:rPr>
                <w:b/>
                <w:sz w:val="32"/>
                <w:szCs w:val="32"/>
              </w:rPr>
              <w:t>7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5C1BF3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9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7783F" w:rsidP="00EE5060">
                <w:pPr>
                  <w:jc w:val="both"/>
                  <w:rPr>
                    <w:szCs w:val="20"/>
                  </w:rPr>
                </w:pPr>
                <w:del w:id="2" w:author="Autor">
                  <w:r w:rsidDel="00F52A4F">
                    <w:rPr>
                      <w:szCs w:val="20"/>
                    </w:rPr>
                    <w:delText>29.04.2019</w:delText>
                  </w:r>
                </w:del>
                <w:ins w:id="3" w:author="Autor">
                  <w:r w:rsidR="00F52A4F">
                    <w:rPr>
                      <w:szCs w:val="20"/>
                    </w:rPr>
                    <w:t>31.10.2019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9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42CB3" w:rsidP="00232A9D">
                <w:pPr>
                  <w:jc w:val="both"/>
                  <w:rPr>
                    <w:szCs w:val="20"/>
                  </w:rPr>
                </w:pPr>
                <w:del w:id="4" w:author="Autor">
                  <w:r w:rsidDel="00232A9D">
                    <w:rPr>
                      <w:szCs w:val="20"/>
                    </w:rPr>
                    <w:delText>30.04.2019</w:delText>
                  </w:r>
                </w:del>
                <w:ins w:id="5" w:author="Autor">
                  <w:del w:id="6" w:author="Autor">
                    <w:r w:rsidR="00F52A4F" w:rsidDel="00232A9D">
                      <w:rPr>
                        <w:szCs w:val="20"/>
                      </w:rPr>
                      <w:delText>01.11.2019</w:delText>
                    </w:r>
                  </w:del>
                  <w:r w:rsidR="00232A9D">
                    <w:rPr>
                      <w:szCs w:val="20"/>
                    </w:rPr>
                    <w:t>31.10.2019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ins w:id="7" w:author="Autor">
        <w:r w:rsidR="00F52A4F">
          <w:t>.</w:t>
        </w:r>
      </w:ins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F3" w:rsidRDefault="005C1BF3" w:rsidP="00B948E0">
      <w:r>
        <w:separator/>
      </w:r>
    </w:p>
  </w:endnote>
  <w:endnote w:type="continuationSeparator" w:id="0">
    <w:p w:rsidR="005C1BF3" w:rsidRDefault="005C1BF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AC" w:rsidRDefault="004E7BA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E763BFB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32A9D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AC" w:rsidRDefault="004E7BA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F3" w:rsidRDefault="005C1BF3" w:rsidP="00B948E0">
      <w:r>
        <w:separator/>
      </w:r>
    </w:p>
  </w:footnote>
  <w:footnote w:type="continuationSeparator" w:id="0">
    <w:p w:rsidR="005C1BF3" w:rsidRDefault="005C1BF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AC" w:rsidRDefault="004E7BA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2180898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42CB3" w:rsidP="0045303B">
        <w:pPr>
          <w:pStyle w:val="Hlavika"/>
          <w:jc w:val="right"/>
        </w:pPr>
        <w:del w:id="8" w:author="Autor">
          <w:r w:rsidDel="00232A9D">
            <w:rPr>
              <w:szCs w:val="20"/>
            </w:rPr>
            <w:delText>30.04.2019</w:delText>
          </w:r>
        </w:del>
        <w:ins w:id="9" w:author="Autor">
          <w:r w:rsidR="00232A9D">
            <w:rPr>
              <w:szCs w:val="20"/>
            </w:rPr>
            <w:t>31.10.2019</w:t>
          </w:r>
        </w:ins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BAC" w:rsidRDefault="004E7BA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32A9D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1BF3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1169A0"/>
    <w:rsid w:val="00172340"/>
    <w:rsid w:val="001B6558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C1D22"/>
    <w:rsid w:val="00CE03A9"/>
    <w:rsid w:val="00DB7443"/>
    <w:rsid w:val="00E047EF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A91A3-0D33-4C5C-AB69-68F42B670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2019-09-12T12:20:00Z</dcterms:modified>
</cp:coreProperties>
</file>